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0B821A2D" wp14:editId="1932D60A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30AC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07CD18AA" wp14:editId="6237E169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3B1BC8E" wp14:editId="049B9B6F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6D30AC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549BF" w:rsidRDefault="007549BF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6D30AC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561A53" w:rsidRPr="00C05D70" w:rsidTr="006D30AC">
        <w:trPr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24204760"/>
                <w:placeholder>
                  <w:docPart w:val="D4FD97C4237342249A4F3A4A45C9B53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D30AC">
        <w:trPr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71D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vypracovanými Metodickými pokynmi k tvorbe plánov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EF749B70E25A4E3D80ECF329AEBF6FD2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D30AC">
        <w:trPr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87202291"/>
            <w:placeholder>
              <w:docPart w:val="8AD730C8485C4D9E822DC4F3BB6A4A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D30AC">
        <w:trPr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095CD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39696525"/>
            <w:placeholder>
              <w:docPart w:val="960CC64424E8485DA5B66E09A9164EA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lastRenderedPageBreak/>
        <w:br w:type="page"/>
      </w:r>
    </w:p>
    <w:p w:rsidR="00B90F9C" w:rsidRDefault="00B90F9C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9293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D1E27" w:rsidRDefault="0041095F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C615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12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1095F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0557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9293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0557B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368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6"/>
        <w:gridCol w:w="3228"/>
        <w:gridCol w:w="415"/>
        <w:gridCol w:w="3066"/>
        <w:gridCol w:w="1153"/>
        <w:gridCol w:w="1231"/>
        <w:gridCol w:w="5373"/>
        <w:gridCol w:w="86"/>
      </w:tblGrid>
      <w:tr w:rsidR="0041095F" w:rsidRPr="00C05D70" w:rsidTr="00634B78">
        <w:trPr>
          <w:gridAfter w:val="1"/>
          <w:wAfter w:w="86" w:type="dxa"/>
          <w:trHeight w:val="1453"/>
          <w:jc w:val="center"/>
        </w:trPr>
        <w:tc>
          <w:tcPr>
            <w:tcW w:w="15282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E52A48" w:rsidRDefault="00770188" w:rsidP="006D30AC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634B78">
        <w:trPr>
          <w:trHeight w:val="964"/>
          <w:jc w:val="center"/>
        </w:trPr>
        <w:tc>
          <w:tcPr>
            <w:tcW w:w="81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3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06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59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Pr="00C05D70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02707436"/>
                <w:placeholder>
                  <w:docPart w:val="50A723284BD94C989FDDB3AE23A6A26A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54331913"/>
                <w:placeholder>
                  <w:docPart w:val="58ADE80216734AEFA94D81FFF1EBA9C8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51431292"/>
                <w:placeholder>
                  <w:docPart w:val="3FEBE61896B74693929092620A4DF919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149280"/>
                <w:placeholder>
                  <w:docPart w:val="CAE00149A082475A84EEB2FD198297B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69495935"/>
                <w:placeholder>
                  <w:docPart w:val="2AF6C210514C453D86365EABC3F2CFA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009589753"/>
                <w:placeholder>
                  <w:docPart w:val="AE85C0143F524159BCD33933BB264F59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016B9C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C85DB2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6706"/>
                <w:placeholder>
                  <w:docPart w:val="2E0C9E0DA53B4EADACF7C2147896336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D948AA" w:rsidRDefault="00D948AA" w:rsidP="00D948AA">
      <w:pPr>
        <w:spacing w:after="0"/>
        <w:jc w:val="both"/>
        <w:outlineLvl w:val="0"/>
        <w:rPr>
          <w:rFonts w:ascii="Arial" w:eastAsia="Calibri" w:hAnsi="Arial" w:cs="Arial"/>
          <w:b/>
          <w:color w:val="000000"/>
          <w:sz w:val="36"/>
          <w:szCs w:val="19"/>
        </w:rPr>
      </w:pPr>
      <w:bookmarkStart w:id="2" w:name="_Toc453590555"/>
      <w:r>
        <w:rPr>
          <w:rFonts w:ascii="Arial" w:eastAsia="Calibri" w:hAnsi="Arial" w:cs="Arial"/>
          <w:b/>
          <w:color w:val="000000"/>
          <w:szCs w:val="19"/>
        </w:rPr>
        <w:lastRenderedPageBreak/>
        <w:t>Sumarizačný prehľad hodnotiacich kritérií</w:t>
      </w:r>
      <w:bookmarkEnd w:id="2"/>
    </w:p>
    <w:tbl>
      <w:tblPr>
        <w:tblStyle w:val="TableGrid5"/>
        <w:tblW w:w="5000" w:type="pct"/>
        <w:tblLook w:val="04A0" w:firstRow="1" w:lastRow="0" w:firstColumn="1" w:lastColumn="0" w:noHBand="0" w:noVBand="1"/>
      </w:tblPr>
      <w:tblGrid>
        <w:gridCol w:w="1720"/>
        <w:gridCol w:w="9967"/>
        <w:gridCol w:w="1227"/>
        <w:gridCol w:w="1341"/>
        <w:gridCol w:w="1126"/>
      </w:tblGrid>
      <w:tr w:rsidR="00D948AA" w:rsidTr="00036C8F"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Hodnotené oblasti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Typ kritéria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Hodnotenie/</w:t>
            </w:r>
          </w:p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bodová škála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Maximum bodov</w:t>
            </w:r>
          </w:p>
        </w:tc>
      </w:tr>
      <w:tr w:rsidR="00D948AA" w:rsidTr="00D948AA">
        <w:trPr>
          <w:trHeight w:val="247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1.1 Súlad projektu s programovou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eastAsia="Helvetica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1.2 Súlad projektu s vypracovanými Metodickými pokynmi k tvorbe plánov udržateľnej mobility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036C8F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35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Navrhovaný spôsob realizácie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D948AA" w:rsidTr="00036C8F">
        <w:trPr>
          <w:trHeight w:val="39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15</w:t>
            </w:r>
          </w:p>
        </w:tc>
      </w:tr>
      <w:tr w:rsidR="00D948AA" w:rsidTr="00D948AA">
        <w:trPr>
          <w:trHeight w:val="180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D948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036C8F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4</w:t>
            </w:r>
          </w:p>
        </w:tc>
      </w:tr>
      <w:tr w:rsidR="00D948AA" w:rsidTr="00D948AA">
        <w:trPr>
          <w:trHeight w:val="208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Finančná a ekonomická stránka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4.3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4.4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</w:tr>
      <w:tr w:rsidR="00D948AA" w:rsidTr="00036C8F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10</w:t>
            </w:r>
          </w:p>
        </w:tc>
      </w:tr>
      <w:tr w:rsidR="00D948AA" w:rsidTr="00D948AA">
        <w:tc>
          <w:tcPr>
            <w:tcW w:w="4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D948A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 za všetky hodnotené oblasti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064EEC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D30A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205F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F67C48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D1E27" w:rsidRDefault="00E83D82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28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3D82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A205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90557B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D30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FB" w:rsidRDefault="00BD65FB" w:rsidP="009B44B8">
      <w:pPr>
        <w:spacing w:after="0" w:line="240" w:lineRule="auto"/>
      </w:pPr>
      <w:r>
        <w:separator/>
      </w:r>
    </w:p>
  </w:endnote>
  <w:end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32" w:rsidRDefault="007A6F3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94513F" w:rsidP="0094513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67A75">
      <w:rPr>
        <w:rFonts w:ascii="Arial" w:hAnsi="Arial" w:cs="Arial"/>
        <w:sz w:val="16"/>
        <w:szCs w:val="16"/>
      </w:rPr>
      <w:t>10</w:t>
    </w:r>
    <w:ins w:id="3" w:author="OM" w:date="2020-02-24T10:03:00Z">
      <w:r w:rsidR="007A6F32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5631B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35631B">
          <w:rPr>
            <w:rFonts w:ascii="Arial" w:hAnsi="Arial" w:cs="Arial"/>
            <w:sz w:val="16"/>
            <w:szCs w:val="16"/>
          </w:rPr>
          <w:fldChar w:fldCharType="begin"/>
        </w:r>
        <w:r w:rsidR="00AE6EF6" w:rsidRPr="0035631B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5631B">
          <w:rPr>
            <w:rFonts w:ascii="Arial" w:hAnsi="Arial" w:cs="Arial"/>
            <w:sz w:val="16"/>
            <w:szCs w:val="16"/>
          </w:rPr>
          <w:fldChar w:fldCharType="separate"/>
        </w:r>
        <w:r w:rsidR="00C85DB2">
          <w:rPr>
            <w:rFonts w:ascii="Arial" w:hAnsi="Arial" w:cs="Arial"/>
            <w:noProof/>
            <w:sz w:val="16"/>
            <w:szCs w:val="16"/>
          </w:rPr>
          <w:t>3</w:t>
        </w:r>
        <w:r w:rsidR="00AE6EF6" w:rsidRPr="0035631B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13F" w:rsidRDefault="0094513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67A75">
      <w:rPr>
        <w:rFonts w:ascii="Arial" w:hAnsi="Arial" w:cs="Arial"/>
        <w:sz w:val="16"/>
        <w:szCs w:val="16"/>
      </w:rPr>
      <w:t>10</w:t>
    </w:r>
    <w:ins w:id="4" w:author="OM" w:date="2020-02-24T10:03:00Z">
      <w:r w:rsidR="007A6F32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FB" w:rsidRDefault="00BD65FB" w:rsidP="009B44B8">
      <w:pPr>
        <w:spacing w:after="0" w:line="240" w:lineRule="auto"/>
      </w:pPr>
      <w:r>
        <w:separator/>
      </w:r>
    </w:p>
  </w:footnote>
  <w:foot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095CDE" w:rsidRDefault="00095CDE" w:rsidP="0097637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6372">
        <w:rPr>
          <w:rFonts w:ascii="Arial" w:hAnsi="Arial" w:cs="Arial"/>
          <w:sz w:val="16"/>
          <w:szCs w:val="16"/>
        </w:rPr>
        <w:t xml:space="preserve">. </w:t>
      </w:r>
      <w:r w:rsidR="00074DD2">
        <w:rPr>
          <w:rFonts w:ascii="Arial" w:hAnsi="Arial" w:cs="Arial"/>
          <w:sz w:val="16"/>
          <w:szCs w:val="16"/>
        </w:rPr>
        <w:t>Hodnotiteľ je povinný v rámci komentára v hodnotiacom hárku uviesť pre všetky typy výdavkov, ktoré vyhodnocoval, slovný popis dôvodov vyhodnotenia daného hodnotiaceho kritéria, pričom dôvody popíše čo najvecnejšie a</w:t>
      </w:r>
      <w:r w:rsidR="00285913">
        <w:rPr>
          <w:rFonts w:ascii="Arial" w:hAnsi="Arial" w:cs="Arial"/>
          <w:sz w:val="16"/>
          <w:szCs w:val="16"/>
        </w:rPr>
        <w:t> </w:t>
      </w:r>
      <w:r w:rsidR="00074DD2">
        <w:rPr>
          <w:rFonts w:ascii="Arial" w:hAnsi="Arial" w:cs="Arial"/>
          <w:sz w:val="16"/>
          <w:szCs w:val="16"/>
        </w:rPr>
        <w:t>argumentačne</w:t>
      </w:r>
      <w:r w:rsidR="00285913">
        <w:rPr>
          <w:rFonts w:ascii="Arial" w:hAnsi="Arial" w:cs="Arial"/>
          <w:sz w:val="16"/>
          <w:szCs w:val="16"/>
        </w:rPr>
        <w:t xml:space="preserve"> ich podloží aj s odvolaním sa na konkrétne pravidlá, t.j. konkrétne číselné hodnoty posudzovaných finančných limitov, benchmarkov, percentuálnych limitov, iných výdavkov, resp. odvolaním sa na konkrétne </w:t>
      </w:r>
      <w:r w:rsidR="00431571">
        <w:rPr>
          <w:rFonts w:ascii="Arial" w:hAnsi="Arial" w:cs="Arial"/>
          <w:sz w:val="16"/>
          <w:szCs w:val="16"/>
        </w:rPr>
        <w:t xml:space="preserve">právne </w:t>
      </w:r>
      <w:r w:rsidR="002859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0" w:author="OM" w:date="2020-02-28T08:39:00Z">
        <w:r w:rsidR="00C85DB2">
          <w:rPr>
            <w:rFonts w:ascii="Arial" w:hAnsi="Arial" w:cs="Arial"/>
            <w:sz w:val="16"/>
            <w:szCs w:val="16"/>
          </w:rPr>
          <w:t xml:space="preserve"> </w:t>
        </w:r>
        <w:r w:rsidR="00C85DB2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1" w:name="_GoBack"/>
      <w:bookmarkEnd w:id="1"/>
    </w:p>
  </w:footnote>
  <w:footnote w:id="7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9293A">
        <w:rPr>
          <w:rFonts w:ascii="Arial" w:hAnsi="Arial" w:cs="Arial"/>
          <w:sz w:val="16"/>
          <w:szCs w:val="16"/>
        </w:rPr>
        <w:t xml:space="preserve"> </w:t>
      </w:r>
      <w:r w:rsidR="0049293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0557B" w:rsidRPr="00B74A0D" w:rsidRDefault="0090557B" w:rsidP="0090557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064EEC" w:rsidRPr="006D30AC">
        <w:rPr>
          <w:rFonts w:ascii="Arial" w:hAnsi="Arial" w:cs="Arial"/>
          <w:color w:val="000000" w:themeColor="text1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A205F0">
        <w:rPr>
          <w:rFonts w:ascii="Arial" w:hAnsi="Arial" w:cs="Arial"/>
          <w:sz w:val="16"/>
          <w:szCs w:val="16"/>
        </w:rPr>
        <w:t xml:space="preserve"> </w:t>
      </w:r>
      <w:r w:rsidR="00A205F0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32" w:rsidRDefault="007A6F3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32" w:rsidRDefault="007A6F3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64EEC"/>
    <w:rsid w:val="00071B7E"/>
    <w:rsid w:val="00074DD2"/>
    <w:rsid w:val="00076603"/>
    <w:rsid w:val="00076BF7"/>
    <w:rsid w:val="000868B3"/>
    <w:rsid w:val="00095CDE"/>
    <w:rsid w:val="000C53F2"/>
    <w:rsid w:val="000D39BE"/>
    <w:rsid w:val="000E371D"/>
    <w:rsid w:val="000F3D3D"/>
    <w:rsid w:val="00105536"/>
    <w:rsid w:val="0010760D"/>
    <w:rsid w:val="00107B14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6394"/>
    <w:rsid w:val="001F2362"/>
    <w:rsid w:val="002139AE"/>
    <w:rsid w:val="0022265F"/>
    <w:rsid w:val="002452DA"/>
    <w:rsid w:val="0024799D"/>
    <w:rsid w:val="002517F7"/>
    <w:rsid w:val="00261087"/>
    <w:rsid w:val="00263DEB"/>
    <w:rsid w:val="00285341"/>
    <w:rsid w:val="00285913"/>
    <w:rsid w:val="00290A6E"/>
    <w:rsid w:val="002A0D79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413E7"/>
    <w:rsid w:val="003503DB"/>
    <w:rsid w:val="0035631B"/>
    <w:rsid w:val="003639C8"/>
    <w:rsid w:val="003A425F"/>
    <w:rsid w:val="003A5C6F"/>
    <w:rsid w:val="003A5EBB"/>
    <w:rsid w:val="003B7553"/>
    <w:rsid w:val="003C141E"/>
    <w:rsid w:val="003C2AC6"/>
    <w:rsid w:val="003C400B"/>
    <w:rsid w:val="003D05DC"/>
    <w:rsid w:val="003D1E27"/>
    <w:rsid w:val="003F5576"/>
    <w:rsid w:val="0040193D"/>
    <w:rsid w:val="004072C4"/>
    <w:rsid w:val="0041095F"/>
    <w:rsid w:val="00431571"/>
    <w:rsid w:val="00456E14"/>
    <w:rsid w:val="004669CF"/>
    <w:rsid w:val="004748A9"/>
    <w:rsid w:val="004841E3"/>
    <w:rsid w:val="0049293A"/>
    <w:rsid w:val="004B0BB8"/>
    <w:rsid w:val="004C16E7"/>
    <w:rsid w:val="004D176E"/>
    <w:rsid w:val="0051190E"/>
    <w:rsid w:val="00517659"/>
    <w:rsid w:val="005275A2"/>
    <w:rsid w:val="005349B4"/>
    <w:rsid w:val="00536A05"/>
    <w:rsid w:val="00541125"/>
    <w:rsid w:val="00545A1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D76EA"/>
    <w:rsid w:val="006267ED"/>
    <w:rsid w:val="006300A5"/>
    <w:rsid w:val="0063252F"/>
    <w:rsid w:val="00634B78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6BB8"/>
    <w:rsid w:val="006837C5"/>
    <w:rsid w:val="006909F8"/>
    <w:rsid w:val="00695365"/>
    <w:rsid w:val="006A08A6"/>
    <w:rsid w:val="006A0FA0"/>
    <w:rsid w:val="006C4992"/>
    <w:rsid w:val="006D149B"/>
    <w:rsid w:val="006D30AC"/>
    <w:rsid w:val="006D5D4D"/>
    <w:rsid w:val="00700482"/>
    <w:rsid w:val="0070283F"/>
    <w:rsid w:val="00712611"/>
    <w:rsid w:val="00712F7D"/>
    <w:rsid w:val="00714C87"/>
    <w:rsid w:val="0071726E"/>
    <w:rsid w:val="0072173B"/>
    <w:rsid w:val="00734B73"/>
    <w:rsid w:val="00753B58"/>
    <w:rsid w:val="007549BF"/>
    <w:rsid w:val="007577B1"/>
    <w:rsid w:val="00760B82"/>
    <w:rsid w:val="00762D03"/>
    <w:rsid w:val="00770188"/>
    <w:rsid w:val="007736B4"/>
    <w:rsid w:val="00780DA6"/>
    <w:rsid w:val="007918E9"/>
    <w:rsid w:val="007A6F32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5987"/>
    <w:rsid w:val="0085769A"/>
    <w:rsid w:val="00860CE0"/>
    <w:rsid w:val="00867A75"/>
    <w:rsid w:val="00867EE9"/>
    <w:rsid w:val="008716BD"/>
    <w:rsid w:val="0087178B"/>
    <w:rsid w:val="00887D16"/>
    <w:rsid w:val="008A7DBF"/>
    <w:rsid w:val="0090557B"/>
    <w:rsid w:val="009175AF"/>
    <w:rsid w:val="00944BAA"/>
    <w:rsid w:val="0094513F"/>
    <w:rsid w:val="0095715A"/>
    <w:rsid w:val="00965BFD"/>
    <w:rsid w:val="00976372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1BEA"/>
    <w:rsid w:val="009C39EC"/>
    <w:rsid w:val="009C5B23"/>
    <w:rsid w:val="009E7FE9"/>
    <w:rsid w:val="009F1B0E"/>
    <w:rsid w:val="009F3D26"/>
    <w:rsid w:val="00A0011D"/>
    <w:rsid w:val="00A07B8E"/>
    <w:rsid w:val="00A17D46"/>
    <w:rsid w:val="00A205F0"/>
    <w:rsid w:val="00A207AB"/>
    <w:rsid w:val="00A20F6F"/>
    <w:rsid w:val="00A2481D"/>
    <w:rsid w:val="00A3065E"/>
    <w:rsid w:val="00A400CE"/>
    <w:rsid w:val="00A601A7"/>
    <w:rsid w:val="00A634E1"/>
    <w:rsid w:val="00A64E0E"/>
    <w:rsid w:val="00A66794"/>
    <w:rsid w:val="00A72107"/>
    <w:rsid w:val="00A75FBD"/>
    <w:rsid w:val="00A80A00"/>
    <w:rsid w:val="00A82327"/>
    <w:rsid w:val="00A83B90"/>
    <w:rsid w:val="00A853A5"/>
    <w:rsid w:val="00A9035D"/>
    <w:rsid w:val="00A93A95"/>
    <w:rsid w:val="00AD08CE"/>
    <w:rsid w:val="00AD14B0"/>
    <w:rsid w:val="00AE0EE7"/>
    <w:rsid w:val="00AE4439"/>
    <w:rsid w:val="00AE6EF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65FB"/>
    <w:rsid w:val="00BE764E"/>
    <w:rsid w:val="00C05D70"/>
    <w:rsid w:val="00C414AA"/>
    <w:rsid w:val="00C41E42"/>
    <w:rsid w:val="00C47C05"/>
    <w:rsid w:val="00C571C4"/>
    <w:rsid w:val="00C60F29"/>
    <w:rsid w:val="00C615DF"/>
    <w:rsid w:val="00C708C3"/>
    <w:rsid w:val="00C85DB2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579BA"/>
    <w:rsid w:val="00D865D3"/>
    <w:rsid w:val="00D948AA"/>
    <w:rsid w:val="00DB3D85"/>
    <w:rsid w:val="00DB78E1"/>
    <w:rsid w:val="00DC070A"/>
    <w:rsid w:val="00DC1212"/>
    <w:rsid w:val="00DC3A27"/>
    <w:rsid w:val="00DC5CE2"/>
    <w:rsid w:val="00DF3226"/>
    <w:rsid w:val="00E022FF"/>
    <w:rsid w:val="00E035AF"/>
    <w:rsid w:val="00E1266C"/>
    <w:rsid w:val="00E1543C"/>
    <w:rsid w:val="00E23C50"/>
    <w:rsid w:val="00E27965"/>
    <w:rsid w:val="00E30A1B"/>
    <w:rsid w:val="00E3284D"/>
    <w:rsid w:val="00E32EBC"/>
    <w:rsid w:val="00E45FED"/>
    <w:rsid w:val="00E52A48"/>
    <w:rsid w:val="00E55862"/>
    <w:rsid w:val="00E83D82"/>
    <w:rsid w:val="00E9249D"/>
    <w:rsid w:val="00EA7774"/>
    <w:rsid w:val="00EB1FDC"/>
    <w:rsid w:val="00EC6DF3"/>
    <w:rsid w:val="00ED28D2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67C48"/>
    <w:rsid w:val="00F72158"/>
    <w:rsid w:val="00F77B50"/>
    <w:rsid w:val="00F80307"/>
    <w:rsid w:val="00F84B30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89869C8"/>
  <w15:docId w15:val="{9033D9B8-9813-45FD-AC31-32B984F1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uiPriority w:val="39"/>
    <w:rsid w:val="00D948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4FD97C4237342249A4F3A4A45C9B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72DDC-7251-4B7C-8B12-AEA91D09A090}"/>
      </w:docPartPr>
      <w:docPartBody>
        <w:p w:rsidR="006C328F" w:rsidRDefault="00C338EA" w:rsidP="00C338EA">
          <w:pPr>
            <w:pStyle w:val="D4FD97C4237342249A4F3A4A45C9B53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749B70E25A4E3D80ECF329AEBF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26B69F-6CF3-4EAF-BFB3-6453C20EFBBB}"/>
      </w:docPartPr>
      <w:docPartBody>
        <w:p w:rsidR="006C328F" w:rsidRDefault="00C338EA" w:rsidP="00C338EA">
          <w:pPr>
            <w:pStyle w:val="EF749B70E25A4E3D80ECF329AEBF6F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AD730C8485C4D9E822DC4F3BB6A4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ED267-249A-41D3-9CC4-1D099885066C}"/>
      </w:docPartPr>
      <w:docPartBody>
        <w:p w:rsidR="006C328F" w:rsidRDefault="00C338EA" w:rsidP="00C338EA">
          <w:pPr>
            <w:pStyle w:val="8AD730C8485C4D9E822DC4F3BB6A4AF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0CC64424E8485DA5B66E09A9164E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ACB09C-321F-4145-8A9B-609727A19876}"/>
      </w:docPartPr>
      <w:docPartBody>
        <w:p w:rsidR="006C328F" w:rsidRDefault="00C338EA" w:rsidP="00C338EA">
          <w:pPr>
            <w:pStyle w:val="960CC64424E8485DA5B66E09A9164E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0A723284BD94C989FDDB3AE23A6A2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F92EF0-E836-457E-ADDB-987B9DFE6D3F}"/>
      </w:docPartPr>
      <w:docPartBody>
        <w:p w:rsidR="006C328F" w:rsidRDefault="00C338EA" w:rsidP="00C338EA">
          <w:pPr>
            <w:pStyle w:val="50A723284BD94C989FDDB3AE23A6A2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8ADE80216734AEFA94D81FFF1EBA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16414-E6A4-449F-910E-AB2EA0C74E7C}"/>
      </w:docPartPr>
      <w:docPartBody>
        <w:p w:rsidR="006C328F" w:rsidRDefault="00C338EA" w:rsidP="00C338EA">
          <w:pPr>
            <w:pStyle w:val="58ADE80216734AEFA94D81FFF1EBA9C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EBE61896B74693929092620A4DF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748FBF-E338-4607-9590-9174BB56925A}"/>
      </w:docPartPr>
      <w:docPartBody>
        <w:p w:rsidR="006C328F" w:rsidRDefault="00C338EA" w:rsidP="00C338EA">
          <w:pPr>
            <w:pStyle w:val="3FEBE61896B74693929092620A4DF91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E00149A082475A84EEB2FD198297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370D92-660A-4A9E-9C76-7B2B71714332}"/>
      </w:docPartPr>
      <w:docPartBody>
        <w:p w:rsidR="006C328F" w:rsidRDefault="00C338EA" w:rsidP="00C338EA">
          <w:pPr>
            <w:pStyle w:val="CAE00149A082475A84EEB2FD198297B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F6C210514C453D86365EABC3F2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C8EC7-9075-42AA-8479-4210522C7FFB}"/>
      </w:docPartPr>
      <w:docPartBody>
        <w:p w:rsidR="006C328F" w:rsidRDefault="00C338EA" w:rsidP="00C338EA">
          <w:pPr>
            <w:pStyle w:val="2AF6C210514C453D86365EABC3F2CF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85C0143F524159BCD33933BB264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05003-3556-42AE-98C2-A933F67BEED4}"/>
      </w:docPartPr>
      <w:docPartBody>
        <w:p w:rsidR="006C328F" w:rsidRDefault="00C338EA" w:rsidP="00C338EA">
          <w:pPr>
            <w:pStyle w:val="AE85C0143F524159BCD33933BB264F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0C9E0DA53B4EADACF7C214789633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62618-E20C-4A2A-8ADC-5D47E9A8B93E}"/>
      </w:docPartPr>
      <w:docPartBody>
        <w:p w:rsidR="006C328F" w:rsidRDefault="00C338EA" w:rsidP="00C338EA">
          <w:pPr>
            <w:pStyle w:val="2E0C9E0DA53B4EADACF7C214789633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32E10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328F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976A5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65210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9B92E13E332B42CB9C3CDBAFE788D84F">
    <w:name w:val="9B92E13E332B42CB9C3CDBAFE788D84F"/>
    <w:rsid w:val="00E65210"/>
  </w:style>
  <w:style w:type="paragraph" w:customStyle="1" w:styleId="36229C1D3EB745DF9F62F724ECBF02E8">
    <w:name w:val="36229C1D3EB745DF9F62F724ECBF02E8"/>
    <w:rsid w:val="00E652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5EE3-385B-42E5-83DE-E5607327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784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44</cp:revision>
  <cp:lastPrinted>2017-11-27T07:52:00Z</cp:lastPrinted>
  <dcterms:created xsi:type="dcterms:W3CDTF">2017-01-05T12:10:00Z</dcterms:created>
  <dcterms:modified xsi:type="dcterms:W3CDTF">2020-02-28T07:40:00Z</dcterms:modified>
</cp:coreProperties>
</file>